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附件2</w:t>
      </w:r>
    </w:p>
    <w:p>
      <w:pPr>
        <w:jc w:val="center"/>
        <w:rPr>
          <w:rFonts w:hint="eastAsia" w:cs="Times New Roman"/>
          <w:b/>
          <w:bCs/>
          <w:sz w:val="36"/>
          <w:szCs w:val="36"/>
          <w:lang w:val="en-US" w:eastAsia="zh-CN"/>
        </w:rPr>
      </w:pPr>
      <w:r>
        <w:rPr>
          <w:rFonts w:hint="eastAsia" w:cs="Times New Roman"/>
          <w:b/>
          <w:bCs/>
          <w:sz w:val="36"/>
          <w:szCs w:val="36"/>
          <w:lang w:val="en-US" w:eastAsia="zh-CN"/>
        </w:rPr>
        <w:t>各有关单位名单</w:t>
      </w:r>
    </w:p>
    <w:p>
      <w:pPr>
        <w:jc w:val="center"/>
        <w:rPr>
          <w:rFonts w:hint="eastAsia" w:cs="Times New Roman"/>
          <w:b/>
          <w:bCs/>
          <w:sz w:val="36"/>
          <w:szCs w:val="36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省水利水电工程移民中心、省水利水电科学研究院、省水利规划院（评审中心）、省水利管理中心、省水土保持工作站、省水土保持试验站、厅行政服务中心。</w:t>
      </w:r>
    </w:p>
    <w:p>
      <w:pPr>
        <w:ind w:firstLine="640" w:firstLineChars="200"/>
        <w:rPr>
          <w:del w:id="0" w:author="郑誉寰" w:date="2021-10-12T09:31:39Z"/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del w:id="1" w:author="郑誉寰" w:date="2021-10-12T09:31:27Z">
        <w:r>
          <w:rPr>
            <w:rFonts w:hint="eastAsia" w:ascii="仿宋_GB2312" w:hAnsi="仿宋_GB2312" w:eastAsia="仿宋_GB2312" w:cs="仿宋_GB2312"/>
            <w:color w:val="auto"/>
            <w:kern w:val="0"/>
            <w:sz w:val="32"/>
            <w:szCs w:val="32"/>
            <w:lang w:val="en-US" w:eastAsia="zh-CN"/>
          </w:rPr>
          <w:delText>福建省安澜水利水电勘测设计院有限公司、</w:delText>
        </w:r>
      </w:del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福建省水利水电勘测设计研究院、</w:t>
      </w:r>
      <w:ins w:id="2" w:author="郑誉寰" w:date="2021-10-12T09:31:58Z">
        <w:r>
          <w:rPr>
            <w:rFonts w:hint="eastAsia" w:ascii="仿宋_GB2312" w:hAnsi="仿宋_GB2312" w:eastAsia="仿宋_GB2312" w:cs="仿宋_GB2312"/>
            <w:color w:val="auto"/>
            <w:kern w:val="0"/>
            <w:sz w:val="32"/>
            <w:szCs w:val="32"/>
            <w:lang w:val="en-US" w:eastAsia="zh-CN"/>
          </w:rPr>
          <w:t>华东勘测设计研究院有限公司、</w:t>
        </w:r>
      </w:ins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福建省永川水利水电勘测设计院有限公司、</w:t>
      </w:r>
      <w:del w:id="3" w:author="郑誉寰" w:date="2021-10-12T09:31:39Z">
        <w:r>
          <w:rPr>
            <w:rFonts w:hint="eastAsia" w:ascii="仿宋_GB2312" w:hAnsi="仿宋_GB2312" w:eastAsia="仿宋_GB2312" w:cs="仿宋_GB2312"/>
            <w:color w:val="auto"/>
            <w:kern w:val="0"/>
            <w:sz w:val="32"/>
            <w:szCs w:val="32"/>
            <w:lang w:val="en-US" w:eastAsia="zh-CN"/>
          </w:rPr>
          <w:delText>三明明兴水利水电勘测设计有限公司、广东省水利电力勘测设计研究院、泉州市水利水电勘测设计有限公司</w:delText>
        </w:r>
      </w:del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厦门仁铭工程顾问有限公司、</w:t>
      </w:r>
      <w:ins w:id="4" w:author="郑誉寰" w:date="2021-10-12T09:32:17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重庆市水利电力建筑勘测设计研究院有限公司、</w:t>
        </w:r>
      </w:ins>
      <w:del w:id="5" w:author="郑誉寰" w:date="2021-10-12T09:32:40Z">
        <w:r>
          <w:rPr>
            <w:rFonts w:hint="eastAsia" w:ascii="仿宋_GB2312" w:hAnsi="仿宋_GB2312" w:eastAsia="仿宋_GB2312" w:cs="仿宋_GB2312"/>
            <w:color w:val="auto"/>
            <w:kern w:val="0"/>
            <w:sz w:val="32"/>
            <w:szCs w:val="32"/>
            <w:lang w:val="en-US" w:eastAsia="zh-CN"/>
          </w:rPr>
          <w:delText>福建省建江水利水电设计咨询有限公司、莆田市水利水电勘测设计院、漳州市水利水电勘测设计有限公司、</w:delText>
        </w:r>
      </w:del>
      <w:del w:id="6" w:author="郑誉寰" w:date="2021-10-12T09:32:40Z">
        <w:r>
          <w:rPr>
            <w:rFonts w:hint="eastAsia" w:ascii="仿宋_GB2312" w:hAnsi="仿宋_GB2312" w:eastAsia="仿宋_GB2312" w:cs="仿宋_GB2312"/>
            <w:sz w:val="32"/>
            <w:szCs w:val="32"/>
          </w:rPr>
          <w:delText>福州市闽华工程设计有限公司</w:delText>
        </w:r>
      </w:del>
      <w:del w:id="7" w:author="郑誉寰" w:date="2021-10-12T09:32:40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delText>、福建荣山生态环境工程技术咨询有限公司、福建绿景生态工程咨询有限公司、福州荣博生态环境技术咨询有限公司、福建省华厦能源设计研究院有限公司、福建亿水工程勘察设计有限公司、福州水保生态工程监理咨询有限公司、福建同鑫源工程服务有限公司、</w:delText>
        </w:r>
      </w:del>
      <w:del w:id="8" w:author="郑誉寰" w:date="2021-10-12T09:32:40Z">
        <w:r>
          <w:rPr>
            <w:rFonts w:hint="eastAsia" w:ascii="仿宋_GB2312" w:hAnsi="仿宋_GB2312" w:eastAsia="仿宋_GB2312" w:cs="仿宋_GB2312"/>
            <w:color w:val="auto"/>
            <w:kern w:val="0"/>
            <w:sz w:val="32"/>
            <w:szCs w:val="32"/>
            <w:lang w:val="en-US" w:eastAsia="zh-CN"/>
          </w:rPr>
          <w:delText>华东勘测设计研究院有限公司、华东院福建省厦门抽水蓄能电站移民综合监理部、</w:delText>
        </w:r>
      </w:del>
      <w:del w:id="9" w:author="郑誉寰" w:date="2021-10-12T09:32:13Z">
        <w:bookmarkStart w:id="0" w:name="_GoBack"/>
        <w:bookmarkEnd w:id="0"/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delText>重庆市水利电力建筑勘测设计研究院有限公司、</w:delText>
        </w:r>
      </w:del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淮安市水利勘测设计研究院有限公司、福建福润生态工程咨询有限公司。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郑誉寰">
    <w15:presenceInfo w15:providerId="None" w15:userId="郑誉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trackRevisions w:val="1"/>
  <w:documentProtection w:edit="trackedChanges" w:enforcement="1" w:cryptProviderType="rsaFull" w:cryptAlgorithmClass="hash" w:cryptAlgorithmType="typeAny" w:cryptAlgorithmSid="4" w:cryptSpinCount="0" w:hash="v1AATZ5QI8GXP6qH9GceOeDSYV0=" w:salt="ymTURr+Hv2NH874AgX7GRQ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DE54A1"/>
    <w:rsid w:val="050E65DF"/>
    <w:rsid w:val="23A97EAB"/>
    <w:rsid w:val="59DE54A1"/>
    <w:rsid w:val="6C48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2021-09-23T09:53:00Z</dcterms:created>
  <dc:creator>陈苏英</dc:creator>
  <cp:lastModifiedBy>郑誉寰</cp:lastModifiedBy>
  <cp:lastPrinted>2021-09-23T09:55:00Z</cp:lastPrinted>
  <dcterms:modified xsi:type="dcterms:W3CDTF">2021-10-12T01:32:44Z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